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
        <w:ind w:hanging="576" w:left="0" w:right="0"/>
        <w:spacing w:after="60" w:before="240"/>
      </w:pPr>
      <w:r>
        <w:rPr>
          <w:rFonts w:ascii="Arial" w:hAnsi="Arial"/>
        </w:rPr>
        <w:t>6.CGS  Concurrency – Premature Termination [CGS</w:t>
      </w:r>
      <w:r>
        <w:rPr/>
      </w:r>
      <w:r>
        <w:rPr>
          <w:rFonts w:ascii="Arial" w:hAnsi="Arial"/>
        </w:rPr>
        <w:t>]</w:t>
      </w:r>
    </w:p>
    <w:p>
      <w:pPr>
        <w:pStyle w:val="style3"/>
        <w:ind w:hanging="720" w:left="0" w:right="0"/>
      </w:pPr>
      <w:r>
        <w:rPr/>
        <w:t>6.CGS.0 Terminology</w:t>
      </w:r>
    </w:p>
    <w:p>
      <w:pPr>
        <w:pStyle w:val="style41"/>
        <w:jc w:val="left"/>
        <w:keepLines/>
        <w:suppressAutoHyphens w:val="false"/>
        <w:keepNext/>
      </w:pPr>
      <w:r>
        <w:rPr>
          <w:color w:val="auto"/>
          <w:sz w:val="20"/>
          <w:szCs w:val="20"/>
          <w:rFonts w:ascii="Times New Roman" w:cs="Helvetica;Arial" w:eastAsia="Helvetica;Arial" w:hAnsi="Times New Roman"/>
        </w:rPr>
        <w:t>Abort: A request to immediately stop and shut down a thread. The request is asynchronous if from another thread, or synchronous if from the thread itself. The effect of the abort request (e.g. whether it is treated as an exception) and its immediacy (i.e., how long the thread may continue to execute before it is shut down) depend on language-specific rules. Immediate shutdown minimi</w:t>
      </w:r>
      <w:ins w:author="Stephen Michell" w:date="2011-10-04T00:00:00Z" w:id="0">
        <w:r>
          <w:rPr>
            <w:color w:val="auto"/>
            <w:sz w:val="20"/>
            <w:szCs w:val="20"/>
            <w:rFonts w:ascii="Times New Roman" w:cs="Helvetica;Arial" w:eastAsia="Helvetica;Arial" w:hAnsi="Times New Roman"/>
          </w:rPr>
          <w:t>z</w:t>
        </w:r>
      </w:ins>
      <w:del w:author="Stephen Michell" w:date="2011-10-03T23:52:00Z" w:id="1">
        <w:r>
          <w:rPr>
            <w:color w:val="auto"/>
            <w:sz w:val="20"/>
            <w:szCs w:val="20"/>
            <w:rFonts w:ascii="Times New Roman" w:cs="Helvetica;Arial" w:eastAsia="Helvetica;Arial" w:hAnsi="Times New Roman"/>
          </w:rPr>
          <w:delText>s</w:delText>
        </w:r>
      </w:del>
      <w:r>
        <w:rPr>
          <w:color w:val="auto"/>
          <w:sz w:val="20"/>
          <w:szCs w:val="20"/>
          <w:rFonts w:ascii="Times New Roman" w:cs="Helvetica;Arial" w:eastAsia="Helvetica;Arial" w:hAnsi="Times New Roman"/>
        </w:rPr>
        <w:t>es latency but may leave shared data structures in a corrupted state.</w:t>
      </w:r>
    </w:p>
    <w:p>
      <w:pPr>
        <w:pStyle w:val="style41"/>
        <w:jc w:val="left"/>
        <w:keepLines w:val="off"/>
        <w:suppressAutoHyphens w:val="false"/>
        <w:keepNext/>
      </w:pPr>
      <w:r>
        <w:rPr>
          <w:sz w:val="20"/>
          <w:szCs w:val="20"/>
          <w:rFonts w:ascii="Times New Roman" w:hAnsi="Times New Roman"/>
        </w:rPr>
        <w:t>Termination Directing Thread: The thread (including the OS) that requests the abort of one or more threads.</w:t>
      </w:r>
    </w:p>
    <w:p>
      <w:pPr>
        <w:pStyle w:val="style41"/>
        <w:jc w:val="left"/>
        <w:keepLines w:val="off"/>
        <w:suppressAutoHyphens w:val="false"/>
        <w:keepNext/>
      </w:pPr>
      <w:r>
        <w:rPr>
          <w:sz w:val="20"/>
          <w:szCs w:val="20"/>
          <w:rFonts w:ascii="Times New Roman" w:hAnsi="Times New Roman"/>
        </w:rPr>
        <w:t>Termination: The completion and orderly shutdown of a thread, where the thread is permitted  to make data objects consistent, return any heap-acquired storage, and notify any dependent threads that it is terminating. There are a number of steps in the termination of a thread as listed below, but depending upon the multithreading model, some of these steps may be combined, may be explicitly programmed, or may be missing.</w:t>
      </w:r>
    </w:p>
    <w:p>
      <w:pPr>
        <w:pStyle w:val="style41"/>
        <w:numPr>
          <w:ilvl w:val="0"/>
          <w:numId w:val="3"/>
        </w:numPr>
        <w:jc w:val="left"/>
        <w:keepLines w:val="off"/>
        <w:suppressAutoHyphens w:val="false"/>
        <w:ind w:hanging="360" w:left="720" w:right="0"/>
        <w:keepNext/>
      </w:pPr>
      <w:r>
        <w:rPr>
          <w:sz w:val="20"/>
          <w:szCs w:val="20"/>
          <w:rFonts w:ascii="Times New Roman" w:hAnsi="Times New Roman"/>
        </w:rPr>
        <w:t>The termination of programmed execution of the thread, including termination of any synchronous communication;</w:t>
      </w:r>
    </w:p>
    <w:p>
      <w:pPr>
        <w:pStyle w:val="style41"/>
        <w:numPr>
          <w:ilvl w:val="0"/>
          <w:numId w:val="3"/>
        </w:numPr>
        <w:jc w:val="left"/>
        <w:keepLines w:val="off"/>
        <w:suppressAutoHyphens w:val="false"/>
        <w:ind w:hanging="360" w:left="720" w:right="0"/>
        <w:keepNext/>
      </w:pPr>
      <w:r>
        <w:rPr>
          <w:sz w:val="20"/>
          <w:szCs w:val="20"/>
          <w:rFonts w:ascii="Times New Roman" w:hAnsi="Times New Roman"/>
        </w:rPr>
        <w:t xml:space="preserve"> </w:t>
      </w:r>
      <w:r>
        <w:rPr>
          <w:sz w:val="20"/>
          <w:szCs w:val="20"/>
          <w:rFonts w:ascii="Times New Roman" w:hAnsi="Times New Roman"/>
        </w:rPr>
        <w:t>The finalisation of the local objects of the thread;</w:t>
      </w:r>
    </w:p>
    <w:p>
      <w:pPr>
        <w:pStyle w:val="style41"/>
        <w:numPr>
          <w:ilvl w:val="0"/>
          <w:numId w:val="3"/>
        </w:numPr>
        <w:jc w:val="left"/>
        <w:keepLines w:val="off"/>
        <w:suppressAutoHyphens w:val="false"/>
        <w:ind w:hanging="360" w:left="720" w:right="0"/>
        <w:keepNext/>
      </w:pPr>
      <w:r>
        <w:rPr>
          <w:sz w:val="20"/>
          <w:szCs w:val="20"/>
          <w:rFonts w:ascii="Times New Roman" w:hAnsi="Times New Roman"/>
        </w:rPr>
        <w:t xml:space="preserve"> </w:t>
      </w:r>
      <w:r>
        <w:rPr>
          <w:sz w:val="20"/>
          <w:szCs w:val="20"/>
          <w:rFonts w:ascii="Times New Roman" w:hAnsi="Times New Roman"/>
        </w:rPr>
        <w:t>Waiting for any threads that may depend on the thread to terminate;</w:t>
      </w:r>
    </w:p>
    <w:p>
      <w:pPr>
        <w:pStyle w:val="style41"/>
        <w:numPr>
          <w:ilvl w:val="0"/>
          <w:numId w:val="3"/>
        </w:numPr>
        <w:jc w:val="left"/>
        <w:keepLines w:val="off"/>
        <w:suppressAutoHyphens w:val="false"/>
        <w:ind w:hanging="360" w:left="720" w:right="0"/>
        <w:keepNext/>
      </w:pPr>
      <w:r>
        <w:rPr>
          <w:sz w:val="20"/>
          <w:szCs w:val="20"/>
          <w:rFonts w:ascii="Times New Roman" w:hAnsi="Times New Roman"/>
        </w:rPr>
        <w:t xml:space="preserve"> </w:t>
      </w:r>
      <w:r>
        <w:rPr>
          <w:sz w:val="20"/>
          <w:szCs w:val="20"/>
          <w:rFonts w:ascii="Times New Roman" w:hAnsi="Times New Roman"/>
        </w:rPr>
        <w:t>Finalisation of any state associated with dependent threads;</w:t>
      </w:r>
    </w:p>
    <w:p>
      <w:pPr>
        <w:pStyle w:val="style41"/>
        <w:numPr>
          <w:ilvl w:val="0"/>
          <w:numId w:val="3"/>
        </w:numPr>
        <w:jc w:val="left"/>
        <w:keepLines w:val="off"/>
        <w:suppressAutoHyphens w:val="false"/>
        <w:ind w:hanging="360" w:left="720" w:right="0"/>
        <w:keepNext/>
      </w:pPr>
      <w:r>
        <w:rPr>
          <w:sz w:val="20"/>
          <w:szCs w:val="20"/>
          <w:rFonts w:ascii="Times New Roman" w:hAnsi="Times New Roman"/>
        </w:rPr>
        <w:t xml:space="preserve"> </w:t>
      </w:r>
      <w:r>
        <w:rPr>
          <w:sz w:val="20"/>
          <w:szCs w:val="20"/>
          <w:rFonts w:ascii="Times New Roman" w:hAnsi="Times New Roman"/>
        </w:rPr>
        <w:t>Notification of outer scopes that finalisation is complete, including possible  notification of the activating task;</w:t>
      </w:r>
    </w:p>
    <w:p>
      <w:pPr>
        <w:pStyle w:val="style41"/>
        <w:numPr>
          <w:ilvl w:val="0"/>
          <w:numId w:val="3"/>
        </w:numPr>
        <w:jc w:val="left"/>
        <w:keepLines w:val="off"/>
        <w:suppressAutoHyphens w:val="false"/>
        <w:ind w:hanging="360" w:left="720" w:right="0"/>
        <w:keepNext/>
      </w:pPr>
      <w:r>
        <w:rPr>
          <w:sz w:val="20"/>
          <w:szCs w:val="20"/>
          <w:rFonts w:ascii="Times New Roman" w:hAnsi="Times New Roman"/>
        </w:rPr>
        <w:t>Removal and cleanup of thread control blocks and any state accessible by the thread by possibly threads in outer scopes.</w:t>
      </w:r>
    </w:p>
    <w:p>
      <w:pPr>
        <w:pStyle w:val="style41"/>
        <w:jc w:val="left"/>
        <w:keepLines w:val="off"/>
        <w:suppressAutoHyphens w:val="false"/>
        <w:keepNext/>
      </w:pPr>
      <w:r>
        <w:rPr>
          <w:sz w:val="20"/>
          <w:szCs w:val="20"/>
          <w:rFonts w:ascii="Times New Roman" w:hAnsi="Times New Roman"/>
        </w:rPr>
        <w:t>Terminated Thread: The thread that is being halted from any further execution.</w:t>
      </w:r>
    </w:p>
    <w:p>
      <w:pPr>
        <w:pStyle w:val="style41"/>
        <w:jc w:val="left"/>
        <w:keepLines w:val="off"/>
        <w:suppressAutoHyphens w:val="false"/>
        <w:keepNext/>
      </w:pPr>
      <w:r>
        <w:rPr>
          <w:color w:val="auto"/>
          <w:sz w:val="20"/>
          <w:szCs w:val="20"/>
          <w:rFonts w:ascii="Times New Roman" w:cs="Helvetica;Arial" w:eastAsia="Helvetica;Arial" w:hAnsi="Times New Roman"/>
        </w:rPr>
        <w:t>Master of a Thread: Any thread which must wait for the terminated thread before it can take further execution steps (including termination of itself).</w:t>
      </w:r>
    </w:p>
    <w:p>
      <w:pPr>
        <w:pStyle w:val="style3"/>
        <w:ind w:hanging="720" w:left="0" w:right="0"/>
      </w:pPr>
      <w:r>
        <w:rPr/>
        <w:t>6.CGS.1 Description of Application Vulnerability</w:t>
      </w:r>
    </w:p>
    <w:p>
      <w:pPr>
        <w:pStyle w:val="style41"/>
        <w:jc w:val="left"/>
        <w:suppressAutoHyphens w:val="false"/>
      </w:pPr>
      <w:r>
        <w:rPr>
          <w:sz w:val="20"/>
          <w:szCs w:val="20"/>
          <w:rFonts w:ascii="Times New Roman" w:hAnsi="Times New Roman"/>
        </w:rPr>
        <w:t>When a thread is working cooperatively with other threads and terminates prematurely for whatever reason but unknown to other threads, then the portion of the interaction protocol between the terminating thread and other threads is damaged. This may result in: indefinite blocking of the other threads as they wait for the terminated thread if the interaction protocol was synchronous; other threads receiving wrong or incomplete results if the interaction was asynchronous; or deadlock if all other threads were depending upon the terminated thread for some aspect of their computation before continuing.</w:t>
      </w:r>
      <w:r>
        <w:rPr/>
      </w:r>
    </w:p>
    <w:p>
      <w:pPr>
        <w:pStyle w:val="style3"/>
        <w:numPr>
          <w:ilvl w:val="2"/>
          <w:numId w:val="1"/>
        </w:numPr>
      </w:pPr>
      <w:r>
        <w:rPr/>
        <w:t>6.CGS.2 Cross References</w:t>
      </w:r>
    </w:p>
    <w:p>
      <w:pPr>
        <w:pStyle w:val="style41"/>
      </w:pPr>
      <w:r>
        <w:rPr/>
        <w:t>H</w:t>
      </w:r>
      <w:r>
        <w:rPr>
          <w:sz w:val="20"/>
          <w:szCs w:val="20"/>
        </w:rPr>
        <w:t>oare C.A.R., "Communicating Sequential Processes", Prentice Hall, 1985</w:t>
      </w:r>
    </w:p>
    <w:p>
      <w:pPr>
        <w:pStyle w:val="style41"/>
      </w:pPr>
      <w:r>
        <w:rPr>
          <w:sz w:val="20"/>
          <w:szCs w:val="20"/>
        </w:rPr>
        <w:t>Holzmann G., "The SPIN Model Checker: Principles and Reference Manual"., Addison Wesley  Professional. 2003</w:t>
      </w:r>
    </w:p>
    <w:p>
      <w:pPr>
        <w:pStyle w:val="style41"/>
      </w:pPr>
      <w:r>
        <w:rPr>
          <w:sz w:val="20"/>
          <w:szCs w:val="20"/>
        </w:rPr>
        <w:t>Larsen, Peterson, Wang, "Model Checking for Real-Time  Systems"., Proceedings of the 10th International Conference on Fundamentals of Computation Theory, 1995</w:t>
      </w:r>
    </w:p>
    <w:p>
      <w:pPr>
        <w:pStyle w:val="style41"/>
      </w:pPr>
      <w:r>
        <w:rPr>
          <w:sz w:val="20"/>
          <w:szCs w:val="20"/>
        </w:rPr>
        <w:t>The Ravenscar Tasking Prof</w:t>
      </w:r>
      <w:r>
        <w:rPr>
          <w:sz w:val="20"/>
          <w:szCs w:val="20"/>
          <w:rFonts w:ascii="Times New Roman" w:hAnsi="Times New Roman"/>
        </w:rPr>
        <w:t>ile, specified in ISO/IEC 8652:1995 Ada with TC 1:2001 and AM 1:2007</w:t>
      </w:r>
    </w:p>
    <w:p>
      <w:pPr>
        <w:pStyle w:val="style41"/>
      </w:pPr>
      <w:r>
        <w:rPr>
          <w:sz w:val="20"/>
          <w:szCs w:val="20"/>
        </w:rPr>
        <w:t>CWE 364 Signal Handler Race Condition</w:t>
      </w:r>
    </w:p>
    <w:p>
      <w:pPr>
        <w:pStyle w:val="style3"/>
        <w:ind w:hanging="720" w:left="0" w:right="0"/>
      </w:pPr>
      <w:r>
        <w:rPr/>
        <w:t>6.CGS.3 Mechanism of Failure</w:t>
      </w:r>
    </w:p>
    <w:p>
      <w:pPr>
        <w:pStyle w:val="style41"/>
        <w:jc w:val="both"/>
        <w:suppressAutoHyphens w:val="false"/>
      </w:pPr>
      <w:r>
        <w:rPr>
          <w:sz w:val="20"/>
          <w:szCs w:val="20"/>
          <w:rFonts w:ascii="Times New Roman" w:hAnsi="Times New Roman"/>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w:t>
      </w:r>
      <w:ins w:author="Stephen Michell" w:date="2011-10-04T00:02:00Z" w:id="2">
        <w:r>
          <w:rPr>
            <w:sz w:val="20"/>
            <w:szCs w:val="20"/>
            <w:rFonts w:ascii="Times New Roman" w:hAnsi="Times New Roman"/>
          </w:rPr>
          <w:t xml:space="preserve"> or messages or events expected from the terminated thread will never be received</w:t>
        </w:r>
      </w:ins>
      <w:r>
        <w:rPr>
          <w:sz w:val="20"/>
          <w:szCs w:val="20"/>
          <w:rFonts w:ascii="Times New Roman" w:hAnsi="Times New Roman"/>
        </w:rPr>
        <w:t>.</w:t>
      </w:r>
    </w:p>
    <w:p>
      <w:pPr>
        <w:pStyle w:val="style41"/>
        <w:jc w:val="both"/>
        <w:suppressAutoHyphens w:val="false"/>
      </w:pPr>
      <w:r>
        <w:rPr>
          <w:sz w:val="20"/>
          <w:szCs w:val="20"/>
          <w:rFonts w:ascii="Times New Roman" w:hAnsi="Times New Roman"/>
        </w:rPr>
        <w:t xml:space="preserve">If  a thread depends on the terminating thread and receives notification of termination, but the dependent thread ignores the termination notification, then a protocol failure will occur in the dependent thread. For asynchronous termination events,  an unexpected event may cause immediate transfer of control from the execution place of dependent thread to another (possible unknown), resulting in corrupted objects or resources; or may cause termination in the master thread, and an expected propagation of failures. </w:t>
      </w:r>
    </w:p>
    <w:p>
      <w:pPr>
        <w:pStyle w:val="style41"/>
      </w:pPr>
      <w:r>
        <w:rPr>
          <w:sz w:val="20"/>
          <w:szCs w:val="20"/>
          <w:rFonts w:ascii="Times New Roman" w:hAnsi="Times New Roman"/>
        </w:rPr>
        <w:t xml:space="preserve">These conditions can result in </w:t>
      </w:r>
    </w:p>
    <w:p>
      <w:pPr>
        <w:pStyle w:val="style41"/>
        <w:numPr>
          <w:ilvl w:val="0"/>
          <w:numId w:val="2"/>
        </w:numPr>
        <w:ind w:hanging="360" w:left="720" w:right="0"/>
      </w:pPr>
      <w:r>
        <w:rPr>
          <w:sz w:val="20"/>
          <w:szCs w:val="20"/>
          <w:rFonts w:ascii="Times New Roman" w:hAnsi="Times New Roman"/>
        </w:rPr>
        <w:t>premature shutdown of the system;</w:t>
      </w:r>
    </w:p>
    <w:p>
      <w:pPr>
        <w:pStyle w:val="style41"/>
        <w:numPr>
          <w:ilvl w:val="0"/>
          <w:numId w:val="2"/>
        </w:numPr>
        <w:ind w:hanging="360" w:left="720" w:right="0"/>
      </w:pPr>
      <w:r>
        <w:rPr>
          <w:sz w:val="20"/>
          <w:szCs w:val="20"/>
          <w:rFonts w:ascii="Times New Roman" w:hAnsi="Times New Roman"/>
        </w:rPr>
        <w:t>corruption or arbitrary execution of code;</w:t>
      </w:r>
    </w:p>
    <w:p>
      <w:pPr>
        <w:pStyle w:val="style41"/>
        <w:numPr>
          <w:ilvl w:val="0"/>
          <w:numId w:val="2"/>
        </w:numPr>
        <w:ind w:hanging="360" w:left="720" w:right="0"/>
      </w:pPr>
      <w:r>
        <w:rPr>
          <w:sz w:val="20"/>
          <w:szCs w:val="20"/>
          <w:rFonts w:ascii="Times New Roman" w:hAnsi="Times New Roman"/>
        </w:rPr>
        <w:t>livelock;</w:t>
      </w:r>
    </w:p>
    <w:p>
      <w:pPr>
        <w:pStyle w:val="style41"/>
        <w:numPr>
          <w:ilvl w:val="0"/>
          <w:numId w:val="2"/>
        </w:numPr>
        <w:ind w:hanging="360" w:left="720" w:right="0"/>
      </w:pPr>
      <w:r>
        <w:rPr>
          <w:sz w:val="20"/>
          <w:szCs w:val="20"/>
          <w:rFonts w:ascii="Times New Roman" w:hAnsi="Times New Roman"/>
        </w:rPr>
        <w:t xml:space="preserve">deadlock; </w:t>
      </w:r>
    </w:p>
    <w:p>
      <w:pPr>
        <w:pStyle w:val="style41"/>
      </w:pPr>
      <w:r>
        <w:rPr>
          <w:sz w:val="20"/>
          <w:szCs w:val="20"/>
          <w:rFonts w:ascii="Times New Roman" w:hAnsi="Times New Roman"/>
        </w:rPr>
        <w:t xml:space="preserve">depending upon how other threads handle the termination errors. </w:t>
      </w:r>
    </w:p>
    <w:p>
      <w:pPr>
        <w:pStyle w:val="style41"/>
        <w:jc w:val="both"/>
      </w:pPr>
      <w:r>
        <w:rPr>
          <w:sz w:val="20"/>
          <w:szCs w:val="20"/>
          <w:rFonts w:ascii="Times New Roman" w:hAnsi="Times New Roman"/>
        </w:rPr>
        <w:t xml:space="preserve">If the thread termination is the result of an abort and the abort is immediate, there is nothing that can be done within the aborted thread to prepare data  for return to master tasks, except possibly the management thread </w:t>
      </w:r>
      <w:ins w:author="Stephen Michell" w:date="2011-10-04T00:03:00Z" w:id="3">
        <w:r>
          <w:rPr>
            <w:sz w:val="20"/>
            <w:szCs w:val="20"/>
            <w:rFonts w:ascii="Times New Roman" w:hAnsi="Times New Roman"/>
          </w:rPr>
          <w:t>(or operating system)</w:t>
        </w:r>
      </w:ins>
      <w:del w:author="Stephen Michell" w:date="2011-10-04T00:03:00Z" w:id="4">
        <w:r>
          <w:rPr>
            <w:sz w:val="20"/>
            <w:szCs w:val="20"/>
            <w:rFonts w:ascii="Times New Roman" w:hAnsi="Times New Roman"/>
          </w:rPr>
          <w:delText>or OS</w:delText>
        </w:r>
      </w:del>
      <w:r>
        <w:rPr>
          <w:sz w:val="20"/>
          <w:szCs w:val="20"/>
          <w:rFonts w:ascii="Times New Roman" w:hAnsi="Times New Roman"/>
        </w:rPr>
        <w:t xml:space="preserve"> notifies other</w:t>
      </w:r>
      <w:ins w:author="Stephen Michell" w:date="2011-10-04T00:03:00Z" w:id="5">
        <w:r>
          <w:rPr>
            <w:sz w:val="20"/>
            <w:szCs w:val="20"/>
            <w:rFonts w:ascii="Times New Roman" w:hAnsi="Times New Roman"/>
          </w:rPr>
          <w:t xml:space="preserve"> threads</w:t>
        </w:r>
      </w:ins>
      <w:del w:author="Stephen Michell" w:date="2011-10-04T00:03:00Z" w:id="6">
        <w:r>
          <w:rPr>
            <w:sz w:val="20"/>
            <w:szCs w:val="20"/>
            <w:rFonts w:ascii="Times New Roman" w:hAnsi="Times New Roman"/>
          </w:rPr>
          <w:delText>s</w:delText>
        </w:r>
      </w:del>
      <w:r>
        <w:rPr>
          <w:sz w:val="20"/>
          <w:szCs w:val="20"/>
          <w:rFonts w:ascii="Times New Roman" w:hAnsi="Times New Roman"/>
        </w:rPr>
        <w:t xml:space="preserve"> that the event occurred.  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pPr>
        <w:pStyle w:val="style41"/>
        <w:jc w:val="both"/>
      </w:pPr>
      <w:r>
        <w:rPr>
          <w:sz w:val="20"/>
          <w:szCs w:val="20"/>
          <w:rFonts w:ascii="Times New Roman" w:hAnsi="Times New Roman"/>
        </w:rPr>
        <w:t xml:space="preserve">Arbitrary execution of  random code is distinct possibility from some kinds of termination errors, but arbitrary execution of known code is not likely since it is hard to determine where nonterminating threads will be in their execution when the terminating thread notification is delivered. </w:t>
      </w:r>
    </w:p>
    <w:p>
      <w:pPr>
        <w:pStyle w:val="style2"/>
        <w:ind w:hanging="576" w:left="0" w:right="0"/>
      </w:pPr>
      <w:r>
        <w:rPr/>
        <w:t>6.CGS.4 Applicable Language Characteristics</w:t>
      </w:r>
    </w:p>
    <w:p>
      <w:pPr>
        <w:pStyle w:val="style41"/>
      </w:pPr>
      <w:r>
        <w:rPr>
          <w:sz w:val="20"/>
          <w:szCs w:val="20"/>
        </w:rPr>
        <w:t xml:space="preserve">Languages that permit concurrency within the language, or support libraries and operating systems (such as POSIX-compliant </w:t>
      </w:r>
      <w:ins w:author="Stephen Michell" w:date="2011-10-04T00:04:00Z" w:id="7">
        <w:r>
          <w:rPr>
            <w:sz w:val="20"/>
            <w:szCs w:val="20"/>
          </w:rPr>
          <w:t>operating systems</w:t>
        </w:r>
      </w:ins>
      <w:del w:author="Stephen Michell" w:date="2011-10-04T00:04:00Z" w:id="8">
        <w:r>
          <w:rPr>
            <w:sz w:val="20"/>
            <w:szCs w:val="20"/>
          </w:rPr>
          <w:delText>OSs</w:delText>
        </w:r>
      </w:del>
      <w:r>
        <w:rPr>
          <w:sz w:val="20"/>
          <w:szCs w:val="20"/>
        </w:rPr>
        <w:t xml:space="preserve"> or Windows) that provide hooks for concurrency control. </w:t>
      </w:r>
    </w:p>
    <w:p>
      <w:pPr>
        <w:pStyle w:val="style2"/>
        <w:ind w:hanging="576" w:left="0" w:right="0"/>
      </w:pPr>
      <w:r>
        <w:rPr/>
        <w:t>6.CGS.5 Avoiding the Vulnerability or Mitigating its Effects</w:t>
      </w:r>
    </w:p>
    <w:p>
      <w:pPr>
        <w:pStyle w:val="style41"/>
        <w:jc w:val="left"/>
      </w:pPr>
      <w:r>
        <w:rPr>
          <w:color w:val="000000"/>
          <w:sz w:val="20"/>
          <w:szCs w:val="20"/>
          <w:rFonts w:ascii="Times New Roman" w:cs="Calibri" w:eastAsia="Calibri" w:hAnsi="Times New Roman"/>
        </w:rPr>
        <w:t xml:space="preserve">Software developers can avoid the vulnerability or mitigate its ill effects in the following ways: </w:t>
      </w:r>
    </w:p>
    <w:p>
      <w:pPr>
        <w:pStyle w:val="style41"/>
        <w:numPr>
          <w:ilvl w:val="0"/>
          <w:numId w:val="4"/>
        </w:numPr>
        <w:jc w:val="left"/>
        <w:ind w:hanging="360" w:left="720" w:right="0"/>
      </w:pPr>
      <w:r>
        <w:rPr>
          <w:sz w:val="20"/>
          <w:szCs w:val="20"/>
          <w:rFonts w:ascii="Times New Roman" w:hAnsi="Times New Roman"/>
        </w:rPr>
        <w:t xml:space="preserve">Use a language that provides a complete concurrency mechanism. </w:t>
      </w:r>
    </w:p>
    <w:p>
      <w:pPr>
        <w:pStyle w:val="style41"/>
        <w:numPr>
          <w:ilvl w:val="0"/>
          <w:numId w:val="4"/>
        </w:numPr>
        <w:jc w:val="left"/>
        <w:ind w:hanging="360" w:left="720" w:right="0"/>
      </w:pPr>
      <w:ins w:author="Stephen Michell" w:date="2011-10-04T00:05:00Z" w:id="9">
        <w:r>
          <w:rPr>
            <w:sz w:val="20"/>
            <w:szCs w:val="20"/>
            <w:rFonts w:ascii="Times New Roman" w:hAnsi="Times New Roman"/>
          </w:rPr>
          <w:t>At appropriate times use</w:t>
        </w:r>
      </w:ins>
      <w:del w:author="Stephen Michell" w:date="2011-10-04T00:05:00Z" w:id="10">
        <w:r>
          <w:rPr>
            <w:sz w:val="20"/>
            <w:szCs w:val="20"/>
            <w:rFonts w:ascii="Times New Roman" w:hAnsi="Times New Roman"/>
          </w:rPr>
          <w:delText>Use</w:delText>
        </w:r>
      </w:del>
      <w:r>
        <w:rPr>
          <w:sz w:val="20"/>
          <w:szCs w:val="20"/>
          <w:rFonts w:ascii="Times New Roman" w:hAnsi="Times New Roman"/>
        </w:rPr>
        <w:t xml:space="preserve"> mechanisms of the language or system to determine that necessary threads are still  operating. Such mechanisms may be direct communication, runtime-level checks, explicit dependency  relationships,  or progress counters in shared communication code to verify progress</w:t>
      </w:r>
    </w:p>
    <w:p>
      <w:pPr>
        <w:pStyle w:val="style41"/>
        <w:numPr>
          <w:ilvl w:val="0"/>
          <w:numId w:val="4"/>
        </w:numPr>
        <w:jc w:val="left"/>
        <w:ind w:hanging="360" w:left="720" w:right="0"/>
      </w:pPr>
      <w:r>
        <w:rPr>
          <w:sz w:val="20"/>
          <w:szCs w:val="20"/>
          <w:rFonts w:ascii="Times New Roman" w:hAnsi="Times New Roman"/>
        </w:rPr>
        <w:t>Handle events and exceptions from termination events</w:t>
      </w:r>
    </w:p>
    <w:p>
      <w:pPr>
        <w:pStyle w:val="style41"/>
        <w:numPr>
          <w:ilvl w:val="0"/>
          <w:numId w:val="4"/>
        </w:numPr>
        <w:jc w:val="left"/>
        <w:ind w:hanging="360" w:left="720" w:right="0"/>
      </w:pPr>
      <w:r>
        <w:rPr>
          <w:sz w:val="20"/>
          <w:szCs w:val="20"/>
          <w:rFonts w:ascii="Times New Roman" w:hAnsi="Times New Roman"/>
        </w:rPr>
        <w:t>Program fall-back handlers to report or recover from premature termination failures.</w:t>
      </w:r>
    </w:p>
    <w:p>
      <w:pPr>
        <w:pStyle w:val="style41"/>
        <w:numPr>
          <w:ilvl w:val="0"/>
          <w:numId w:val="4"/>
        </w:numPr>
        <w:jc w:val="left"/>
        <w:ind w:hanging="360" w:left="720" w:right="0"/>
      </w:pPr>
      <w:r>
        <w:rPr>
          <w:sz w:val="20"/>
          <w:szCs w:val="20"/>
          <w:rFonts w:ascii="Times New Roman" w:hAnsi="Times New Roman"/>
        </w:rPr>
        <w:t>Provide manager threads to monitor progress and to collect and recover from improper terminations or abortions of threads.</w:t>
      </w:r>
    </w:p>
    <w:p>
      <w:pPr>
        <w:pStyle w:val="style3"/>
        <w:ind w:hanging="720" w:left="0" w:right="0"/>
      </w:pPr>
      <w:r>
        <w:rPr/>
        <w:t>6.CGS.6 Implications for Standardisation</w:t>
      </w:r>
    </w:p>
    <w:p>
      <w:pPr>
        <w:pStyle w:val="style41"/>
        <w:jc w:val="left"/>
      </w:pPr>
      <w:r>
        <w:rPr>
          <w:color w:val="000000"/>
          <w:sz w:val="20"/>
          <w:szCs w:val="20"/>
          <w:rFonts w:cs="Calibri" w:eastAsia="Calibri"/>
        </w:rPr>
        <w:t xml:space="preserve">In future standardisation activities, the following items should be considered: </w:t>
      </w:r>
    </w:p>
    <w:p>
      <w:pPr>
        <w:pStyle w:val="style41"/>
        <w:numPr>
          <w:ilvl w:val="0"/>
          <w:numId w:val="5"/>
        </w:numPr>
        <w:jc w:val="left"/>
        <w:ind w:hanging="360" w:left="720" w:right="0"/>
      </w:pPr>
      <w:r>
        <w:rPr>
          <w:sz w:val="20"/>
          <w:szCs w:val="20"/>
        </w:rPr>
        <w:t>Provide a mechanism (either a language mechanism or a service call) to preclude the abort of a thread from another thread during critical pieces of code. Some languages (eg Ada or real time Java) provide a notion of an abort-deferred region.</w:t>
      </w:r>
    </w:p>
    <w:p>
      <w:pPr>
        <w:pStyle w:val="style41"/>
        <w:numPr>
          <w:ilvl w:val="0"/>
          <w:numId w:val="5"/>
        </w:numPr>
        <w:jc w:val="left"/>
        <w:ind w:hanging="360" w:left="720" w:right="0"/>
      </w:pPr>
      <w:r>
        <w:rPr>
          <w:sz w:val="20"/>
          <w:szCs w:val="20"/>
        </w:rPr>
        <w:t>Provide a mechanism (either a language mechanism or a service call) to signal another thread  (or an entity that can be queried by other threads) when a thread terminates.</w:t>
      </w:r>
    </w:p>
    <w:p>
      <w:pPr>
        <w:pStyle w:val="style41"/>
        <w:numPr>
          <w:ilvl w:val="0"/>
          <w:numId w:val="5"/>
        </w:numPr>
        <w:jc w:val="left"/>
        <w:ind w:hanging="360" w:left="720" w:right="0"/>
        <w:spacing w:after="120" w:before="0"/>
      </w:pPr>
      <w:r>
        <w:rPr>
          <w:sz w:val="20"/>
          <w:szCs w:val="20"/>
          <w:rFonts w:ascii="Times New Roman" w:hAnsi="Times New Roman"/>
        </w:rPr>
        <w:t>Provide a structure within the concurrency service (either a language mechanism or a service  call) that defers the delivery of asynchronous exceptions or asynchronous transfers of control.</w:t>
      </w:r>
    </w:p>
    <w:sectPr>
      <w:formProt w:val="off"/>
      <w:pgSz w:h="15840" w:w="12240"/>
      <w:textDirection w:val="lrTb"/>
      <w:pgNumType w:fmt="decimal"/>
      <w:type w:val="nextPage"/>
      <w:pgMar w:bottom="1134" w:left="1134" w:right="1134" w:top="1134"/>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numbering.xml><?xml version="1.0" encoding="utf-8"?>
<w:numbering xmlns:w="http://schemas.openxmlformats.org/wordprocessingml/2006/main">
  <w:abstractNum w:abstractNumId="1">
    <w:lvl w:ilvl="0">
      <w:start w:val="1"/>
      <w:numFmt w:val="none"/>
      <w:lvlJc w:val="left"/>
      <w:lvlText w:val=""/>
      <w:pPr>
        <w:ind w:hanging="432" w:left="432"/>
      </w:pPr>
    </w:lvl>
    <w:lvl w:ilvl="1">
      <w:start w:val="1"/>
      <w:numFmt w:val="none"/>
      <w:lvlJc w:val="left"/>
      <w:lvlText w:val=""/>
      <w:pPr>
        <w:ind w:hanging="576" w:left="576"/>
      </w:pPr>
    </w:lvl>
    <w:lvl w:ilvl="2">
      <w:start w:val="1"/>
      <w:numFmt w:val="none"/>
      <w:lvlJc w:val="left"/>
      <w:lvlText w:val=""/>
      <w:pPr>
        <w:ind w:hanging="720" w:left="720"/>
      </w:pPr>
    </w:lvl>
    <w:lvl w:ilvl="3">
      <w:start w:val="1"/>
      <w:numFmt w:val="none"/>
      <w:lvlJc w:val="left"/>
      <w:lvlText w:val=""/>
      <w:pPr>
        <w:ind w:hanging="864" w:left="864"/>
      </w:pPr>
    </w:lvl>
    <w:lvl w:ilvl="4">
      <w:start w:val="1"/>
      <w:numFmt w:val="none"/>
      <w:lvlJc w:val="left"/>
      <w:lvlText w:val=""/>
      <w:pPr>
        <w:ind w:hanging="1008" w:left="1008"/>
      </w:pPr>
    </w:lvl>
    <w:lvl w:ilvl="5">
      <w:start w:val="1"/>
      <w:numFmt w:val="none"/>
      <w:lvlJc w:val="left"/>
      <w:lvlText w:val=""/>
      <w:pPr>
        <w:ind w:hanging="1152" w:left="1152"/>
      </w:pPr>
    </w:lvl>
    <w:lvl w:ilvl="6">
      <w:start w:val="1"/>
      <w:numFmt w:val="none"/>
      <w:lvlJc w:val="left"/>
      <w:lvlText w:val=""/>
      <w:pPr>
        <w:ind w:hanging="1296" w:left="1296"/>
      </w:pPr>
    </w:lvl>
    <w:lvl w:ilvl="7">
      <w:start w:val="1"/>
      <w:numFmt w:val="none"/>
      <w:lvlJc w:val="left"/>
      <w:lvlText w:val=""/>
      <w:pPr>
        <w:ind w:hanging="1440" w:left="1440"/>
      </w:pPr>
    </w:lvl>
    <w:lvl w:ilvl="8">
      <w:start w:val="1"/>
      <w:numFmt w:val="none"/>
      <w:lvlJc w:val="left"/>
      <w:lvlText w:val=""/>
      <w:pPr>
        <w:ind w:hanging="1584" w:left="1584"/>
      </w:pPr>
    </w:lvl>
  </w:abstractNum>
  <w:abstractNum w:abstractNumId="2">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OpenSymbol" w:cs="OpenSymbol" w:hAnsi="OpenSymbol" w:hint="default"/>
      </w:rPr>
    </w:lvl>
    <w:lvl w:ilvl="2">
      <w:start w:val="1"/>
      <w:numFmt w:val="bullet"/>
      <w:lvlJc w:val="left"/>
      <w:lvlText w:val="▪"/>
      <w:pPr>
        <w:ind w:hanging="360" w:left="1440"/>
      </w:pPr>
      <w:rPr>
        <w:rFonts w:ascii="OpenSymbol" w:cs="OpenSymbol" w:hAnsi="Open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OpenSymbol" w:cs="OpenSymbol" w:hAnsi="OpenSymbol" w:hint="default"/>
      </w:rPr>
    </w:lvl>
    <w:lvl w:ilvl="5">
      <w:start w:val="1"/>
      <w:numFmt w:val="bullet"/>
      <w:lvlJc w:val="left"/>
      <w:lvlText w:val="▪"/>
      <w:pPr>
        <w:ind w:hanging="360" w:left="2520"/>
      </w:pPr>
      <w:rPr>
        <w:rFonts w:ascii="OpenSymbol" w:cs="OpenSymbol" w:hAnsi="Open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OpenSymbol" w:cs="OpenSymbol" w:hAnsi="OpenSymbol" w:hint="default"/>
      </w:rPr>
    </w:lvl>
    <w:lvl w:ilvl="8">
      <w:start w:val="1"/>
      <w:numFmt w:val="bullet"/>
      <w:lvlJc w:val="left"/>
      <w:lvlText w:val="▪"/>
      <w:pPr>
        <w:ind w:hanging="360" w:left="3600"/>
      </w:pPr>
      <w:rPr>
        <w:rFonts w:ascii="OpenSymbol" w:cs="OpenSymbol" w:hAnsi="OpenSymbol" w:hint="default"/>
      </w:rPr>
    </w:lvl>
  </w:abstractNum>
  <w:abstractNum w:abstractNumId="3">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OpenSymbol" w:cs="OpenSymbol" w:hAnsi="OpenSymbol" w:hint="default"/>
      </w:rPr>
    </w:lvl>
    <w:lvl w:ilvl="2">
      <w:start w:val="1"/>
      <w:numFmt w:val="bullet"/>
      <w:lvlJc w:val="left"/>
      <w:lvlText w:val="▪"/>
      <w:pPr>
        <w:ind w:hanging="360" w:left="1440"/>
      </w:pPr>
      <w:rPr>
        <w:rFonts w:ascii="OpenSymbol" w:cs="OpenSymbol" w:hAnsi="Open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OpenSymbol" w:cs="OpenSymbol" w:hAnsi="OpenSymbol" w:hint="default"/>
      </w:rPr>
    </w:lvl>
    <w:lvl w:ilvl="5">
      <w:start w:val="1"/>
      <w:numFmt w:val="bullet"/>
      <w:lvlJc w:val="left"/>
      <w:lvlText w:val="▪"/>
      <w:pPr>
        <w:ind w:hanging="360" w:left="2520"/>
      </w:pPr>
      <w:rPr>
        <w:rFonts w:ascii="OpenSymbol" w:cs="OpenSymbol" w:hAnsi="Open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OpenSymbol" w:cs="OpenSymbol" w:hAnsi="OpenSymbol" w:hint="default"/>
      </w:rPr>
    </w:lvl>
    <w:lvl w:ilvl="8">
      <w:start w:val="1"/>
      <w:numFmt w:val="bullet"/>
      <w:lvlJc w:val="left"/>
      <w:lvlText w:val="▪"/>
      <w:pPr>
        <w:ind w:hanging="360" w:left="3600"/>
      </w:pPr>
      <w:rPr>
        <w:rFonts w:ascii="OpenSymbol" w:cs="OpenSymbol" w:hAnsi="OpenSymbol" w:hint="default"/>
      </w:rPr>
    </w:lvl>
  </w:abstractNum>
  <w:abstractNum w:abstractNumId="4">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OpenSymbol" w:cs="OpenSymbol" w:hAnsi="OpenSymbol" w:hint="default"/>
      </w:rPr>
    </w:lvl>
    <w:lvl w:ilvl="2">
      <w:start w:val="1"/>
      <w:numFmt w:val="bullet"/>
      <w:lvlJc w:val="left"/>
      <w:lvlText w:val="▪"/>
      <w:pPr>
        <w:ind w:hanging="360" w:left="1440"/>
      </w:pPr>
      <w:rPr>
        <w:rFonts w:ascii="OpenSymbol" w:cs="OpenSymbol" w:hAnsi="Open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OpenSymbol" w:cs="OpenSymbol" w:hAnsi="OpenSymbol" w:hint="default"/>
      </w:rPr>
    </w:lvl>
    <w:lvl w:ilvl="5">
      <w:start w:val="1"/>
      <w:numFmt w:val="bullet"/>
      <w:lvlJc w:val="left"/>
      <w:lvlText w:val="▪"/>
      <w:pPr>
        <w:ind w:hanging="360" w:left="2520"/>
      </w:pPr>
      <w:rPr>
        <w:rFonts w:ascii="OpenSymbol" w:cs="OpenSymbol" w:hAnsi="Open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OpenSymbol" w:cs="OpenSymbol" w:hAnsi="OpenSymbol" w:hint="default"/>
      </w:rPr>
    </w:lvl>
    <w:lvl w:ilvl="8">
      <w:start w:val="1"/>
      <w:numFmt w:val="bullet"/>
      <w:lvlJc w:val="left"/>
      <w:lvlText w:val="▪"/>
      <w:pPr>
        <w:ind w:hanging="360" w:left="3600"/>
      </w:pPr>
      <w:rPr>
        <w:rFonts w:ascii="OpenSymbol" w:cs="OpenSymbol" w:hAnsi="OpenSymbol" w:hint="default"/>
      </w:rPr>
    </w:lvl>
  </w:abstractNum>
  <w:abstractNum w:abstractNumId="5">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OpenSymbol" w:cs="OpenSymbol" w:hAnsi="OpenSymbol" w:hint="default"/>
      </w:rPr>
    </w:lvl>
    <w:lvl w:ilvl="2">
      <w:start w:val="1"/>
      <w:numFmt w:val="bullet"/>
      <w:lvlJc w:val="left"/>
      <w:lvlText w:val="▪"/>
      <w:pPr>
        <w:ind w:hanging="360" w:left="1440"/>
      </w:pPr>
      <w:rPr>
        <w:rFonts w:ascii="OpenSymbol" w:cs="OpenSymbol" w:hAnsi="Open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OpenSymbol" w:cs="OpenSymbol" w:hAnsi="OpenSymbol" w:hint="default"/>
      </w:rPr>
    </w:lvl>
    <w:lvl w:ilvl="5">
      <w:start w:val="1"/>
      <w:numFmt w:val="bullet"/>
      <w:lvlJc w:val="left"/>
      <w:lvlText w:val="▪"/>
      <w:pPr>
        <w:ind w:hanging="360" w:left="2520"/>
      </w:pPr>
      <w:rPr>
        <w:rFonts w:ascii="OpenSymbol" w:cs="OpenSymbol" w:hAnsi="Open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OpenSymbol" w:cs="OpenSymbol" w:hAnsi="OpenSymbol" w:hint="default"/>
      </w:rPr>
    </w:lvl>
    <w:lvl w:ilvl="8">
      <w:start w:val="1"/>
      <w:numFmt w:val="bullet"/>
      <w:lvlJc w:val="left"/>
      <w:lvlText w:val="▪"/>
      <w:pPr>
        <w:ind w:hanging="360" w:left="3600"/>
      </w:pPr>
      <w:rPr>
        <w:rFonts w:ascii="OpenSymbol" w:cs="OpenSymbol" w:hAnsi="OpenSymbol" w:hint="default"/>
      </w:rPr>
    </w:lvl>
  </w:abstractNum>
  <w:num w:numId="1">
    <w:abstractNumId w:val="1"/>
  </w:num>
  <w:num w:numId="2">
    <w:abstractNumId w:val="2"/>
  </w:num>
  <w:num w:numId="3">
    <w:abstractNumId w:val="3"/>
  </w:num>
  <w:num w:numId="4">
    <w:abstractNumId w:val="4"/>
  </w:num>
  <w:num w:numId="5">
    <w:abstractNumId w:val="5"/>
  </w:num>
</w:numbering>
</file>

<file path=word/styles.xml><?xml version="1.0" encoding="utf-8"?>
<w:styles xmlns:w="http://schemas.openxmlformats.org/wordprocessingml/2006/main">
  <w:style w:styleId="style0" w:type="paragraph">
    <w:name w:val="Default"/>
    <w:next w:val="style0"/>
    <w:pPr>
      <w:jc w:val="left"/>
      <w:widowControl w:val="off"/>
      <w:suppressAutoHyphens w:val="true"/>
      <w:tabs>
        <w:tab w:leader="none" w:pos="709" w:val="left"/>
      </w:tabs>
      <w:spacing w:after="0" w:before="0" w:line="200" w:lineRule="atLeast"/>
    </w:pPr>
    <w:rPr>
      <w:color w:val="auto"/>
      <w:sz w:val="24"/>
      <w:szCs w:val="24"/>
      <w:rFonts w:ascii="Times New Roman" w:cs="Times New Roman" w:eastAsia="Arial" w:hAnsi="Times New Roman"/>
      <w:lang w:bidi="ar-SA" w:eastAsia="en-US" w:val="en-CA"/>
    </w:rPr>
  </w:style>
  <w:style w:styleId="style2" w:type="paragraph">
    <w:name w:val="Heading 2"/>
    <w:basedOn w:val="style0"/>
    <w:next w:val="style0"/>
    <w:pPr>
      <w:outlineLvl w:val="1"/>
      <w:numPr>
        <w:ilvl w:val="1"/>
        <w:numId w:val="1"/>
      </w:numPr>
      <w:keepNext/>
      <w:spacing w:after="60" w:before="240"/>
    </w:pPr>
    <w:rPr>
      <w:sz w:val="28"/>
      <w:b/>
      <w:szCs w:val="28"/>
      <w:iCs/>
      <w:bCs/>
      <w:rFonts w:ascii="Bitstream Vera Sans;Times New Roman" w:cs="Arial" w:hAnsi="Bitstream Vera Sans;Times New Roman"/>
    </w:rPr>
  </w:style>
  <w:style w:styleId="style3" w:type="paragraph">
    <w:name w:val="Heading 3"/>
    <w:basedOn w:val="style0"/>
    <w:next w:val="style0"/>
    <w:pPr>
      <w:outlineLvl w:val="2"/>
      <w:numPr>
        <w:ilvl w:val="2"/>
        <w:numId w:val="1"/>
      </w:numPr>
      <w:keepNext/>
      <w:spacing w:after="60" w:before="240"/>
    </w:pPr>
    <w:rPr>
      <w:sz w:val="26"/>
      <w:b/>
      <w:szCs w:val="26"/>
      <w:bCs/>
      <w:rFonts w:ascii="Arial" w:cs="Arial" w:hAnsi="Arial"/>
    </w:rPr>
  </w:style>
  <w:style w:styleId="style15" w:type="character">
    <w:name w:val="WW8Num2z0"/>
    <w:next w:val="style15"/>
    <w:rPr>
      <w:rFonts w:ascii="Symbol" w:cs="OpenSymbol;Arial Unicode MS" w:hAnsi="Symbol"/>
    </w:rPr>
  </w:style>
  <w:style w:styleId="style16" w:type="character">
    <w:name w:val="WW8Num2z1"/>
    <w:next w:val="style16"/>
    <w:rPr>
      <w:rFonts w:ascii="OpenSymbol;Arial Unicode MS" w:cs="OpenSymbol;Arial Unicode MS" w:hAnsi="OpenSymbol;Arial Unicode MS"/>
    </w:rPr>
  </w:style>
  <w:style w:styleId="style17" w:type="character">
    <w:name w:val="WW8Num3z0"/>
    <w:next w:val="style17"/>
    <w:rPr>
      <w:rFonts w:ascii="Symbol" w:cs="OpenSymbol;Arial Unicode MS" w:hAnsi="Symbol"/>
    </w:rPr>
  </w:style>
  <w:style w:styleId="style18" w:type="character">
    <w:name w:val="WW8Num3z1"/>
    <w:next w:val="style18"/>
    <w:rPr>
      <w:rFonts w:ascii="OpenSymbol;Arial Unicode MS" w:cs="OpenSymbol;Arial Unicode MS" w:hAnsi="OpenSymbol;Arial Unicode MS"/>
    </w:rPr>
  </w:style>
  <w:style w:styleId="style19" w:type="character">
    <w:name w:val="WW8Num4z0"/>
    <w:next w:val="style19"/>
    <w:rPr>
      <w:rFonts w:ascii="Symbol" w:cs="OpenSymbol;Arial Unicode MS" w:hAnsi="Symbol"/>
    </w:rPr>
  </w:style>
  <w:style w:styleId="style20" w:type="character">
    <w:name w:val="WW8Num4z1"/>
    <w:next w:val="style20"/>
    <w:rPr>
      <w:rFonts w:ascii="OpenSymbol;Arial Unicode MS" w:cs="OpenSymbol;Arial Unicode MS" w:hAnsi="OpenSymbol;Arial Unicode MS"/>
    </w:rPr>
  </w:style>
  <w:style w:styleId="style21" w:type="character">
    <w:name w:val="WW8Num5z0"/>
    <w:next w:val="style21"/>
    <w:rPr>
      <w:rFonts w:ascii="Symbol" w:cs="OpenSymbol;Arial Unicode MS" w:hAnsi="Symbol"/>
    </w:rPr>
  </w:style>
  <w:style w:styleId="style22" w:type="character">
    <w:name w:val="WW8Num5z1"/>
    <w:next w:val="style22"/>
    <w:rPr>
      <w:rFonts w:ascii="OpenSymbol;Arial Unicode MS" w:cs="OpenSymbol;Arial Unicode MS" w:hAnsi="OpenSymbol;Arial Unicode MS"/>
    </w:rPr>
  </w:style>
  <w:style w:styleId="style23" w:type="character">
    <w:name w:val="WW8Num6z0"/>
    <w:next w:val="style23"/>
    <w:rPr>
      <w:rFonts w:ascii="Symbol" w:cs="OpenSymbol;Arial Unicode MS" w:hAnsi="Symbol"/>
    </w:rPr>
  </w:style>
  <w:style w:styleId="style24" w:type="character">
    <w:name w:val="WW8Num6z1"/>
    <w:next w:val="style24"/>
    <w:rPr>
      <w:rFonts w:ascii="OpenSymbol;Arial Unicode MS" w:cs="OpenSymbol;Arial Unicode MS" w:hAnsi="OpenSymbol;Arial Unicode MS"/>
    </w:rPr>
  </w:style>
  <w:style w:styleId="style25" w:type="character">
    <w:name w:val="Absatz-Standardschriftart"/>
    <w:next w:val="style25"/>
    <w:rPr/>
  </w:style>
  <w:style w:styleId="style26" w:type="character">
    <w:name w:val="WW-Absatz-Standardschriftart"/>
    <w:next w:val="style26"/>
    <w:rPr/>
  </w:style>
  <w:style w:styleId="style27" w:type="character">
    <w:name w:val="WW-Absatz-Standardschriftart1"/>
    <w:next w:val="style27"/>
    <w:rPr/>
  </w:style>
  <w:style w:styleId="style28" w:type="character">
    <w:name w:val="Default Paragraph Font"/>
    <w:next w:val="style28"/>
    <w:rPr/>
  </w:style>
  <w:style w:styleId="style29" w:type="character">
    <w:name w:val="Bullets"/>
    <w:next w:val="style29"/>
    <w:rPr>
      <w:rFonts w:ascii="OpenSymbol;Arial Unicode MS" w:cs="OpenSymbol;Arial Unicode MS" w:eastAsia="OpenSymbol;Arial Unicode MS" w:hAnsi="OpenSymbol;Arial Unicode MS"/>
    </w:rPr>
  </w:style>
  <w:style w:styleId="style30" w:type="character">
    <w:name w:val="Comment Reference"/>
    <w:next w:val="style30"/>
    <w:rPr>
      <w:sz w:val="16"/>
      <w:szCs w:val="16"/>
    </w:rPr>
  </w:style>
  <w:style w:styleId="style31" w:type="character">
    <w:name w:val="Comment Text Char"/>
    <w:next w:val="style31"/>
    <w:rPr>
      <w:rFonts w:eastAsia="Arial"/>
      <w:lang w:val="en-CA"/>
    </w:rPr>
  </w:style>
  <w:style w:styleId="style32" w:type="character">
    <w:name w:val="Comment Subject Char"/>
    <w:next w:val="style32"/>
    <w:rPr>
      <w:b/>
      <w:bCs/>
      <w:rFonts w:eastAsia="Arial"/>
      <w:lang w:val="en-CA"/>
    </w:rPr>
  </w:style>
  <w:style w:styleId="style33" w:type="character">
    <w:name w:val="Balloon Text Char"/>
    <w:next w:val="style33"/>
    <w:rPr>
      <w:sz w:val="16"/>
      <w:szCs w:val="16"/>
      <w:rFonts w:ascii="Tahoma" w:cs="Tahoma" w:eastAsia="Arial" w:hAnsi="Tahoma"/>
      <w:lang w:val="en-CA"/>
    </w:rPr>
  </w:style>
  <w:style w:styleId="style34" w:type="character">
    <w:name w:val="WW8Num10z0"/>
    <w:next w:val="style34"/>
    <w:rPr>
      <w:rFonts w:ascii="Symbol" w:cs="OpenSymbol;Arial Unicode MS" w:hAnsi="Symbol"/>
    </w:rPr>
  </w:style>
  <w:style w:styleId="style35" w:type="character">
    <w:name w:val="WW8Num10z1"/>
    <w:next w:val="style35"/>
    <w:rPr>
      <w:rFonts w:ascii="OpenSymbol;Arial Unicode MS" w:cs="OpenSymbol;Arial Unicode MS" w:hAnsi="OpenSymbol;Arial Unicode MS"/>
    </w:rPr>
  </w:style>
  <w:style w:styleId="style36" w:type="character">
    <w:name w:val="WW8Num14z0"/>
    <w:next w:val="style36"/>
    <w:rPr>
      <w:rFonts w:ascii="Symbol" w:cs="OpenSymbol;Arial Unicode MS" w:hAnsi="Symbol"/>
    </w:rPr>
  </w:style>
  <w:style w:styleId="style37" w:type="character">
    <w:name w:val="WW8Num14z1"/>
    <w:next w:val="style37"/>
    <w:rPr>
      <w:rFonts w:ascii="OpenSymbol;Arial Unicode MS" w:cs="OpenSymbol;Arial Unicode MS" w:hAnsi="OpenSymbol;Arial Unicode MS"/>
    </w:rPr>
  </w:style>
  <w:style w:styleId="style38" w:type="character">
    <w:name w:val="WW8Num18z0"/>
    <w:next w:val="style38"/>
    <w:rPr>
      <w:rFonts w:ascii="Symbol" w:cs="OpenSymbol;Arial Unicode MS" w:hAnsi="Symbol"/>
    </w:rPr>
  </w:style>
  <w:style w:styleId="style39" w:type="character">
    <w:name w:val="WW8Num18z1"/>
    <w:next w:val="style39"/>
    <w:rPr>
      <w:rFonts w:ascii="OpenSymbol;Arial Unicode MS" w:cs="OpenSymbol;Arial Unicode MS" w:hAnsi="OpenSymbol;Arial Unicode MS"/>
    </w:rPr>
  </w:style>
  <w:style w:styleId="style40" w:type="paragraph">
    <w:name w:val="Heading"/>
    <w:basedOn w:val="style0"/>
    <w:next w:val="style41"/>
    <w:pPr>
      <w:keepNext/>
      <w:spacing w:after="120" w:before="240"/>
    </w:pPr>
    <w:rPr>
      <w:sz w:val="28"/>
      <w:szCs w:val="28"/>
      <w:rFonts w:ascii="Arial" w:cs="Tahoma" w:eastAsia="Arial" w:hAnsi="Arial"/>
    </w:rPr>
  </w:style>
  <w:style w:styleId="style41" w:type="paragraph">
    <w:name w:val="Text body"/>
    <w:basedOn w:val="style0"/>
    <w:next w:val="style41"/>
    <w:pPr>
      <w:spacing w:after="120" w:before="0"/>
    </w:pPr>
    <w:rPr/>
  </w:style>
  <w:style w:styleId="style42" w:type="paragraph">
    <w:name w:val="List"/>
    <w:basedOn w:val="style41"/>
    <w:next w:val="style42"/>
    <w:pPr/>
    <w:rPr>
      <w:rFonts w:cs="Tahoma"/>
    </w:rPr>
  </w:style>
  <w:style w:styleId="style43" w:type="paragraph">
    <w:name w:val="Caption"/>
    <w:basedOn w:val="style0"/>
    <w:next w:val="style43"/>
    <w:pPr>
      <w:suppressLineNumbers/>
      <w:spacing w:after="120" w:before="120"/>
    </w:pPr>
    <w:rPr>
      <w:sz w:val="24"/>
      <w:i/>
      <w:szCs w:val="24"/>
      <w:iCs/>
      <w:rFonts w:ascii="Arial" w:cs="Tahoma" w:hAnsi="Arial"/>
    </w:rPr>
  </w:style>
  <w:style w:styleId="style44" w:type="paragraph">
    <w:name w:val="Index"/>
    <w:basedOn w:val="style0"/>
    <w:next w:val="style44"/>
    <w:pPr>
      <w:suppressLineNumbers/>
    </w:pPr>
    <w:rPr>
      <w:rFonts w:cs="Tahoma"/>
    </w:rPr>
  </w:style>
  <w:style w:styleId="style45" w:type="paragraph">
    <w:name w:val="Comment Text"/>
    <w:basedOn w:val="style0"/>
    <w:next w:val="style45"/>
    <w:pPr/>
    <w:rPr>
      <w:sz w:val="20"/>
      <w:szCs w:val="20"/>
    </w:rPr>
  </w:style>
  <w:style w:styleId="style46" w:type="paragraph">
    <w:name w:val="Comment Subject"/>
    <w:basedOn w:val="style45"/>
    <w:next w:val="style45"/>
    <w:pPr/>
    <w:rPr>
      <w:b/>
      <w:bCs/>
    </w:rPr>
  </w:style>
  <w:style w:styleId="style47" w:type="paragraph">
    <w:name w:val="Balloon Text"/>
    <w:basedOn w:val="style0"/>
    <w:next w:val="style47"/>
    <w:pPr/>
    <w:rPr>
      <w:sz w:val="16"/>
      <w:szCs w:val="16"/>
      <w:rFonts w:ascii="Tahoma" w:cs="Tahoma" w:hAnsi="Tahoma"/>
    </w:rPr>
  </w:style>
  <w:style w:styleId="style48" w:type="paragraph">
    <w:name w:val="Revision"/>
    <w:next w:val="style48"/>
    <w:pPr>
      <w:widowControl/>
      <w:suppressAutoHyphens w:val="true"/>
      <w:tabs>
        <w:tab w:leader="none" w:pos="709" w:val="left"/>
      </w:tabs>
      <w:spacing w:after="0" w:before="0" w:line="200" w:lineRule="atLeast"/>
    </w:pPr>
    <w:rPr>
      <w:color w:val="auto"/>
      <w:sz w:val="24"/>
      <w:szCs w:val="24"/>
      <w:rFonts w:ascii="Times New Roman" w:cs="Times New Roman" w:eastAsia="Arial" w:hAnsi="Times New Roman"/>
      <w:lang w:bidi="ar-SA" w:eastAsia="en-US" w:val="en-C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4140</TotalTime>
  <Application>NeoOffice/3.2$Unix OpenOffice.org_project/Patch 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2011-06-19T08:56:00.00Z</dcterms:created>
  <dc:creator>Stephen Michell</dc:creator>
  <cp:lastModifiedBy>James W Moore</cp:lastModifiedBy>
  <dcterms:modified xsi:type="dcterms:W3CDTF">2011-06-19T10:05:00.00Z</dcterms:modified>
  <cp:revision>3</cp:revision>
</cp:coreProperties>
</file>